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FA157" w14:textId="028BBF08" w:rsidR="0056462B" w:rsidRPr="00990A2D" w:rsidRDefault="0056462B" w:rsidP="0056462B">
      <w:pPr>
        <w:rPr>
          <w:rFonts w:ascii="Verdana" w:hAnsi="Verdana"/>
        </w:rPr>
      </w:pPr>
      <w:r w:rsidRPr="00990A2D">
        <w:rPr>
          <w:rFonts w:ascii="Verdana" w:hAnsi="Verdana"/>
          <w:noProof/>
          <w:sz w:val="18"/>
        </w:rPr>
        <w:drawing>
          <wp:anchor distT="0" distB="0" distL="114300" distR="114300" simplePos="0" relativeHeight="251658240" behindDoc="0" locked="0" layoutInCell="1" allowOverlap="1" wp14:anchorId="72A589BA" wp14:editId="7900F2AC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3305276" cy="857250"/>
            <wp:effectExtent l="0" t="0" r="952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276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205E8D" w14:textId="77777777" w:rsidR="0056462B" w:rsidRPr="00990A2D" w:rsidRDefault="0056462B" w:rsidP="0056462B">
      <w:pPr>
        <w:rPr>
          <w:rFonts w:ascii="Verdana" w:hAnsi="Verdana"/>
        </w:rPr>
      </w:pPr>
    </w:p>
    <w:p w14:paraId="71FFF762" w14:textId="62936A43" w:rsidR="0056462B" w:rsidRPr="00990A2D" w:rsidRDefault="0056462B" w:rsidP="0056462B">
      <w:pPr>
        <w:rPr>
          <w:rFonts w:ascii="Verdana" w:hAnsi="Verdana" w:cs="Tahoma"/>
        </w:rPr>
      </w:pPr>
    </w:p>
    <w:p w14:paraId="2824C5F2" w14:textId="77777777" w:rsidR="002A448F" w:rsidRPr="00990A2D" w:rsidRDefault="002A448F" w:rsidP="002A448F">
      <w:pPr>
        <w:spacing w:after="0"/>
        <w:jc w:val="center"/>
        <w:rPr>
          <w:rFonts w:ascii="Verdana" w:hAnsi="Verdana" w:cs="Tahoma"/>
          <w:b/>
          <w:bCs/>
          <w:sz w:val="21"/>
          <w:szCs w:val="21"/>
        </w:rPr>
      </w:pPr>
    </w:p>
    <w:p w14:paraId="66F32995" w14:textId="5C5D9B06" w:rsidR="002A448F" w:rsidRPr="00990A2D" w:rsidRDefault="002A448F" w:rsidP="002A448F">
      <w:pPr>
        <w:spacing w:after="0"/>
        <w:jc w:val="center"/>
        <w:rPr>
          <w:rFonts w:ascii="Verdana" w:hAnsi="Verdana" w:cs="Tahoma"/>
          <w:b/>
          <w:bCs/>
        </w:rPr>
      </w:pPr>
      <w:r w:rsidRPr="00990A2D">
        <w:rPr>
          <w:rFonts w:ascii="Verdana" w:hAnsi="Verdana" w:cs="Tahoma"/>
          <w:b/>
          <w:bCs/>
        </w:rPr>
        <w:t xml:space="preserve">Modèle de feuille de suivi </w:t>
      </w:r>
      <w:r w:rsidR="00441112">
        <w:rPr>
          <w:rFonts w:ascii="Verdana" w:hAnsi="Verdana" w:cs="Tahoma"/>
          <w:b/>
          <w:bCs/>
        </w:rPr>
        <w:t>des heures inéligibles</w:t>
      </w:r>
    </w:p>
    <w:p w14:paraId="793EBE33" w14:textId="77777777" w:rsidR="002A448F" w:rsidRPr="00990A2D" w:rsidRDefault="002A448F" w:rsidP="002A448F">
      <w:pPr>
        <w:spacing w:after="0"/>
        <w:jc w:val="center"/>
        <w:rPr>
          <w:rFonts w:ascii="Verdana" w:hAnsi="Verdana" w:cs="Tahoma"/>
          <w:b/>
          <w:bCs/>
          <w:sz w:val="6"/>
          <w:szCs w:val="6"/>
        </w:rPr>
      </w:pPr>
    </w:p>
    <w:p w14:paraId="06D4BFB0" w14:textId="2ACA7657" w:rsidR="00441112" w:rsidRPr="00990A2D" w:rsidRDefault="002A448F" w:rsidP="00441112">
      <w:pPr>
        <w:jc w:val="center"/>
        <w:rPr>
          <w:rFonts w:ascii="Verdana" w:hAnsi="Verdana" w:cs="Tahoma"/>
        </w:rPr>
      </w:pPr>
      <w:r w:rsidRPr="00990A2D">
        <w:rPr>
          <w:rFonts w:ascii="Verdana" w:hAnsi="Verdana" w:cs="Tahoma"/>
        </w:rPr>
        <w:t xml:space="preserve"> (Personnes affectées à temps </w:t>
      </w:r>
      <w:r w:rsidR="00441112">
        <w:rPr>
          <w:rFonts w:ascii="Verdana" w:hAnsi="Verdana" w:cs="Tahoma"/>
        </w:rPr>
        <w:t>fixe</w:t>
      </w:r>
      <w:r w:rsidRPr="00990A2D">
        <w:rPr>
          <w:rFonts w:ascii="Verdana" w:hAnsi="Verdana" w:cs="Tahoma"/>
        </w:rPr>
        <w:t xml:space="preserve"> à l’opération)</w:t>
      </w:r>
    </w:p>
    <w:p w14:paraId="5A37E78F" w14:textId="3C218943" w:rsidR="00F07196" w:rsidRPr="00441112" w:rsidRDefault="00F07196" w:rsidP="002A448F">
      <w:pPr>
        <w:jc w:val="center"/>
        <w:rPr>
          <w:rFonts w:ascii="Verdana" w:hAnsi="Verdana" w:cs="Tahoma"/>
          <w:color w:val="008080"/>
          <w:sz w:val="24"/>
          <w:szCs w:val="24"/>
          <w:u w:val="single"/>
        </w:rPr>
      </w:pPr>
      <w:r w:rsidRPr="00441112">
        <w:rPr>
          <w:rFonts w:ascii="Verdana" w:hAnsi="Verdana" w:cs="Tahoma"/>
          <w:color w:val="008080"/>
          <w:sz w:val="24"/>
          <w:szCs w:val="24"/>
          <w:u w:val="single"/>
        </w:rPr>
        <w:t xml:space="preserve">A utiliser durant la vie de votre </w:t>
      </w:r>
      <w:r w:rsidR="00DD55B8">
        <w:rPr>
          <w:rFonts w:ascii="Verdana" w:hAnsi="Verdana" w:cs="Tahoma"/>
          <w:color w:val="008080"/>
          <w:sz w:val="24"/>
          <w:szCs w:val="24"/>
          <w:u w:val="single"/>
        </w:rPr>
        <w:t>opération</w:t>
      </w:r>
      <w:r w:rsidRPr="00441112">
        <w:rPr>
          <w:rFonts w:ascii="Verdana" w:hAnsi="Verdana" w:cs="Tahoma"/>
          <w:color w:val="008080"/>
          <w:sz w:val="24"/>
          <w:szCs w:val="24"/>
          <w:u w:val="single"/>
        </w:rPr>
        <w:t xml:space="preserve"> et à joindre à la demande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41112" w14:paraId="44947CDB" w14:textId="77777777" w:rsidTr="00441112">
        <w:tc>
          <w:tcPr>
            <w:tcW w:w="10456" w:type="dxa"/>
          </w:tcPr>
          <w:p w14:paraId="71D25B78" w14:textId="2E0C10CB" w:rsidR="00441112" w:rsidRDefault="00441112" w:rsidP="00441112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41112">
              <w:rPr>
                <w:rFonts w:ascii="Verdana" w:hAnsi="Verdana" w:cs="Tahoma"/>
                <w:b/>
                <w:bCs/>
                <w:sz w:val="20"/>
                <w:szCs w:val="20"/>
              </w:rPr>
              <w:t>Annexe obligatoire y compris si aucune heure inéligible n’est à déclarer.</w:t>
            </w:r>
            <w:r w:rsidRPr="00441112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  <w:p w14:paraId="61799A2B" w14:textId="77777777" w:rsidR="00441112" w:rsidRDefault="00441112" w:rsidP="00441112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441112">
              <w:rPr>
                <w:rFonts w:ascii="Verdana" w:hAnsi="Verdana" w:cs="Tahoma"/>
                <w:sz w:val="20"/>
                <w:szCs w:val="20"/>
              </w:rPr>
              <w:t xml:space="preserve">Dans ce cas, il faut compléter les champs du début de la feuille (notamment l’identification de l’agent et la période de référence) et indiquer « aucune heure inéligible ». </w:t>
            </w:r>
          </w:p>
          <w:p w14:paraId="2B38FED2" w14:textId="1FECFB83" w:rsidR="00441112" w:rsidRPr="00441112" w:rsidRDefault="00441112" w:rsidP="00441112">
            <w:pPr>
              <w:jc w:val="center"/>
              <w:rPr>
                <w:rFonts w:ascii="Verdana" w:hAnsi="Verdana" w:cs="Tahoma"/>
                <w:sz w:val="6"/>
                <w:szCs w:val="6"/>
              </w:rPr>
            </w:pPr>
          </w:p>
        </w:tc>
      </w:tr>
    </w:tbl>
    <w:p w14:paraId="71C378F3" w14:textId="77777777" w:rsidR="00F10E87" w:rsidRPr="00F10E87" w:rsidRDefault="00F10E87" w:rsidP="008E5B9D">
      <w:pPr>
        <w:rPr>
          <w:rFonts w:ascii="Verdana" w:hAnsi="Verdana" w:cs="Tahoma"/>
          <w:sz w:val="2"/>
          <w:szCs w:val="2"/>
        </w:rPr>
      </w:pPr>
    </w:p>
    <w:p w14:paraId="6EBFA460" w14:textId="40BB6FF9" w:rsidR="008E5B9D" w:rsidRPr="00990A2D" w:rsidRDefault="008E5B9D" w:rsidP="008E5B9D">
      <w:pPr>
        <w:rPr>
          <w:rFonts w:ascii="Verdana" w:hAnsi="Verdana" w:cs="Tahoma"/>
          <w:sz w:val="21"/>
          <w:szCs w:val="21"/>
        </w:rPr>
      </w:pPr>
      <w:r w:rsidRPr="00990A2D">
        <w:rPr>
          <w:rFonts w:ascii="Verdana" w:hAnsi="Verdana" w:cs="Tahoma"/>
          <w:sz w:val="21"/>
          <w:szCs w:val="21"/>
        </w:rPr>
        <w:t>Intitulé de l’opération</w:t>
      </w:r>
      <w:r w:rsidR="00990A2D" w:rsidRPr="00990A2D">
        <w:rPr>
          <w:rFonts w:ascii="Verdana" w:hAnsi="Verdana" w:cs="Tahoma"/>
          <w:sz w:val="21"/>
          <w:szCs w:val="21"/>
        </w:rPr>
        <w:t xml:space="preserve"> : </w:t>
      </w:r>
    </w:p>
    <w:p w14:paraId="7ACB3B14" w14:textId="1ABEFB17" w:rsidR="008E5B9D" w:rsidRPr="00990A2D" w:rsidRDefault="008E5B9D" w:rsidP="008E5B9D">
      <w:pPr>
        <w:rPr>
          <w:rFonts w:ascii="Verdana" w:hAnsi="Verdana" w:cs="Tahoma"/>
          <w:sz w:val="21"/>
          <w:szCs w:val="21"/>
        </w:rPr>
      </w:pPr>
      <w:r w:rsidRPr="00990A2D">
        <w:rPr>
          <w:rFonts w:ascii="Verdana" w:hAnsi="Verdana" w:cs="Tahoma"/>
          <w:sz w:val="21"/>
          <w:szCs w:val="21"/>
        </w:rPr>
        <w:t>Bénéficiaire</w:t>
      </w:r>
      <w:r w:rsidR="00990A2D" w:rsidRPr="00990A2D">
        <w:rPr>
          <w:rFonts w:ascii="Verdana" w:hAnsi="Verdana" w:cs="Tahoma"/>
          <w:sz w:val="21"/>
          <w:szCs w:val="21"/>
        </w:rPr>
        <w:t xml:space="preserve"> : </w:t>
      </w:r>
    </w:p>
    <w:p w14:paraId="5B2FAFA0" w14:textId="01FF765B" w:rsidR="00F07196" w:rsidRPr="00990A2D" w:rsidRDefault="00F07196" w:rsidP="00F07196">
      <w:pPr>
        <w:rPr>
          <w:rFonts w:ascii="Verdana" w:hAnsi="Verdana" w:cs="Tahoma"/>
          <w:sz w:val="21"/>
          <w:szCs w:val="21"/>
        </w:rPr>
      </w:pPr>
      <w:r w:rsidRPr="00441112">
        <w:rPr>
          <w:rFonts w:ascii="Verdana" w:hAnsi="Verdana" w:cs="Tahoma"/>
          <w:b/>
          <w:bCs/>
          <w:sz w:val="21"/>
          <w:szCs w:val="21"/>
        </w:rPr>
        <w:t>Nom</w:t>
      </w:r>
      <w:r w:rsidR="008E5B9D" w:rsidRPr="00441112">
        <w:rPr>
          <w:rFonts w:ascii="Verdana" w:hAnsi="Verdana" w:cs="Tahoma"/>
          <w:b/>
          <w:bCs/>
          <w:sz w:val="21"/>
          <w:szCs w:val="21"/>
        </w:rPr>
        <w:t xml:space="preserve">, </w:t>
      </w:r>
      <w:r w:rsidRPr="00441112">
        <w:rPr>
          <w:rFonts w:ascii="Verdana" w:hAnsi="Verdana" w:cs="Tahoma"/>
          <w:b/>
          <w:bCs/>
          <w:sz w:val="21"/>
          <w:szCs w:val="21"/>
        </w:rPr>
        <w:t xml:space="preserve">prénom </w:t>
      </w:r>
      <w:r w:rsidR="008E5B9D" w:rsidRPr="00441112">
        <w:rPr>
          <w:rFonts w:ascii="Verdana" w:hAnsi="Verdana" w:cs="Tahoma"/>
          <w:b/>
          <w:bCs/>
          <w:sz w:val="21"/>
          <w:szCs w:val="21"/>
        </w:rPr>
        <w:t xml:space="preserve">et intitulé du poste </w:t>
      </w:r>
      <w:r w:rsidRPr="00441112">
        <w:rPr>
          <w:rFonts w:ascii="Verdana" w:hAnsi="Verdana" w:cs="Tahoma"/>
          <w:b/>
          <w:bCs/>
          <w:sz w:val="21"/>
          <w:szCs w:val="21"/>
        </w:rPr>
        <w:t>de l’agent</w:t>
      </w:r>
      <w:r w:rsidR="009C143B">
        <w:rPr>
          <w:rFonts w:ascii="Verdana" w:hAnsi="Verdana" w:cs="Tahoma"/>
          <w:b/>
          <w:bCs/>
          <w:sz w:val="21"/>
          <w:szCs w:val="21"/>
        </w:rPr>
        <w:t xml:space="preserve"> </w:t>
      </w:r>
      <w:r w:rsidR="009C143B" w:rsidRPr="00F10E87">
        <w:rPr>
          <w:rFonts w:ascii="Verdana" w:hAnsi="Verdana" w:cs="Tahoma"/>
          <w:sz w:val="20"/>
          <w:szCs w:val="20"/>
        </w:rPr>
        <w:t>(obligatoire</w:t>
      </w:r>
      <w:proofErr w:type="gramStart"/>
      <w:r w:rsidR="009C143B" w:rsidRPr="00F10E87">
        <w:rPr>
          <w:rFonts w:ascii="Verdana" w:hAnsi="Verdana" w:cs="Tahoma"/>
          <w:sz w:val="20"/>
          <w:szCs w:val="20"/>
        </w:rPr>
        <w:t>)</w:t>
      </w:r>
      <w:r w:rsidRPr="00990A2D">
        <w:rPr>
          <w:rFonts w:ascii="Verdana" w:hAnsi="Verdana" w:cs="Tahoma"/>
          <w:sz w:val="21"/>
          <w:szCs w:val="21"/>
        </w:rPr>
        <w:t>:</w:t>
      </w:r>
      <w:proofErr w:type="gramEnd"/>
      <w:r w:rsidRPr="00990A2D">
        <w:rPr>
          <w:rFonts w:ascii="Verdana" w:hAnsi="Verdana" w:cs="Tahoma"/>
          <w:sz w:val="21"/>
          <w:szCs w:val="21"/>
        </w:rPr>
        <w:t xml:space="preserve"> </w:t>
      </w:r>
    </w:p>
    <w:p w14:paraId="66E80992" w14:textId="0AE3593F" w:rsidR="002A448F" w:rsidRPr="00990A2D" w:rsidRDefault="008E5B9D" w:rsidP="00F07196">
      <w:pPr>
        <w:rPr>
          <w:rFonts w:ascii="Verdana" w:hAnsi="Verdana" w:cs="Tahoma"/>
          <w:sz w:val="21"/>
          <w:szCs w:val="21"/>
        </w:rPr>
      </w:pPr>
      <w:r w:rsidRPr="00990A2D">
        <w:rPr>
          <w:rFonts w:ascii="Verdana" w:hAnsi="Verdana" w:cs="Tahoma"/>
          <w:b/>
          <w:bCs/>
          <w:sz w:val="21"/>
          <w:szCs w:val="21"/>
        </w:rPr>
        <w:t>Période de référence</w:t>
      </w:r>
      <w:r w:rsidR="00F10E87">
        <w:rPr>
          <w:rFonts w:ascii="Verdana" w:hAnsi="Verdana" w:cs="Tahoma"/>
          <w:b/>
          <w:bCs/>
          <w:sz w:val="21"/>
          <w:szCs w:val="21"/>
        </w:rPr>
        <w:t xml:space="preserve"> </w:t>
      </w:r>
      <w:r w:rsidR="00F10E87" w:rsidRPr="00F10E87">
        <w:rPr>
          <w:rFonts w:ascii="Verdana" w:hAnsi="Verdana" w:cs="Tahoma"/>
          <w:sz w:val="20"/>
          <w:szCs w:val="20"/>
        </w:rPr>
        <w:t>(obligatoire)</w:t>
      </w:r>
      <w:r w:rsidR="00990A2D" w:rsidRPr="00F10E87">
        <w:rPr>
          <w:rFonts w:ascii="Verdana" w:hAnsi="Verdana" w:cs="Tahoma"/>
          <w:b/>
          <w:bCs/>
          <w:sz w:val="20"/>
          <w:szCs w:val="20"/>
        </w:rPr>
        <w:t> </w:t>
      </w:r>
      <w:r w:rsidR="00990A2D" w:rsidRPr="00990A2D">
        <w:rPr>
          <w:rFonts w:ascii="Verdana" w:hAnsi="Verdana" w:cs="Tahoma"/>
          <w:b/>
          <w:bCs/>
          <w:vertAlign w:val="superscript"/>
        </w:rPr>
        <w:t>(1)</w:t>
      </w:r>
      <w:r w:rsidR="00990A2D" w:rsidRPr="00990A2D">
        <w:rPr>
          <w:rFonts w:ascii="Verdana" w:hAnsi="Verdana" w:cs="Tahoma"/>
          <w:b/>
          <w:bCs/>
          <w:sz w:val="21"/>
          <w:szCs w:val="21"/>
        </w:rPr>
        <w:t xml:space="preserve"> 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5811"/>
      </w:tblGrid>
      <w:tr w:rsidR="00441112" w:rsidRPr="00990A2D" w14:paraId="4156A3FA" w14:textId="77777777" w:rsidTr="00441112"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0549AF9" w14:textId="77777777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21"/>
                <w:szCs w:val="21"/>
              </w:rPr>
              <w:t xml:space="preserve">Date </w:t>
            </w:r>
          </w:p>
          <w:p w14:paraId="720A4148" w14:textId="58E5BB70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18"/>
                <w:szCs w:val="18"/>
              </w:rPr>
              <w:t>(</w:t>
            </w:r>
            <w:proofErr w:type="gramStart"/>
            <w:r w:rsidRPr="00990A2D">
              <w:rPr>
                <w:rFonts w:ascii="Verdana" w:hAnsi="Verdana" w:cs="Tahoma"/>
                <w:sz w:val="18"/>
                <w:szCs w:val="18"/>
              </w:rPr>
              <w:t>obligatoire</w:t>
            </w:r>
            <w:proofErr w:type="gramEnd"/>
            <w:r w:rsidRPr="00990A2D">
              <w:rPr>
                <w:rFonts w:ascii="Verdana" w:hAnsi="Verdana" w:cs="Tahoma"/>
                <w:sz w:val="18"/>
                <w:szCs w:val="18"/>
              </w:rPr>
              <w:t>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50C9919" w14:textId="77777777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21"/>
                <w:szCs w:val="21"/>
              </w:rPr>
              <w:t>Nombre d’heures</w:t>
            </w:r>
          </w:p>
          <w:p w14:paraId="15C22660" w14:textId="4D9E5693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18"/>
                <w:szCs w:val="18"/>
              </w:rPr>
              <w:t>(</w:t>
            </w:r>
            <w:proofErr w:type="gramStart"/>
            <w:r w:rsidRPr="00990A2D">
              <w:rPr>
                <w:rFonts w:ascii="Verdana" w:hAnsi="Verdana" w:cs="Tahoma"/>
                <w:sz w:val="18"/>
                <w:szCs w:val="18"/>
              </w:rPr>
              <w:t>obligatoire</w:t>
            </w:r>
            <w:proofErr w:type="gramEnd"/>
            <w:r w:rsidRPr="00990A2D">
              <w:rPr>
                <w:rFonts w:ascii="Verdana" w:hAnsi="Verdana" w:cs="Tahoma"/>
                <w:sz w:val="18"/>
                <w:szCs w:val="18"/>
              </w:rPr>
              <w:t>)</w:t>
            </w:r>
          </w:p>
        </w:tc>
        <w:tc>
          <w:tcPr>
            <w:tcW w:w="5811" w:type="dxa"/>
            <w:shd w:val="clear" w:color="auto" w:fill="D9D9D9" w:themeFill="background1" w:themeFillShade="D9"/>
            <w:vAlign w:val="center"/>
          </w:tcPr>
          <w:p w14:paraId="62400305" w14:textId="77777777" w:rsidR="00441112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  <w:vertAlign w:val="superscript"/>
              </w:rPr>
            </w:pPr>
            <w:r>
              <w:rPr>
                <w:rFonts w:ascii="Verdana" w:hAnsi="Verdana" w:cs="Tahoma"/>
                <w:sz w:val="21"/>
                <w:szCs w:val="21"/>
              </w:rPr>
              <w:t xml:space="preserve">Motif d’inéligibilité </w:t>
            </w:r>
            <w:r w:rsidRPr="00441112">
              <w:rPr>
                <w:rFonts w:ascii="Verdana" w:hAnsi="Verdana" w:cs="Tahoma"/>
                <w:sz w:val="21"/>
                <w:szCs w:val="21"/>
                <w:vertAlign w:val="superscript"/>
              </w:rPr>
              <w:t>(2)</w:t>
            </w:r>
          </w:p>
          <w:p w14:paraId="5446F5F5" w14:textId="4CC0B0F4" w:rsidR="00441112" w:rsidRPr="00990A2D" w:rsidRDefault="00441112" w:rsidP="00990A2D">
            <w:pPr>
              <w:jc w:val="center"/>
              <w:rPr>
                <w:rFonts w:ascii="Verdana" w:hAnsi="Verdana" w:cs="Tahoma"/>
                <w:sz w:val="21"/>
                <w:szCs w:val="21"/>
              </w:rPr>
            </w:pPr>
            <w:r w:rsidRPr="00990A2D">
              <w:rPr>
                <w:rFonts w:ascii="Verdana" w:hAnsi="Verdana" w:cs="Tahoma"/>
                <w:sz w:val="18"/>
                <w:szCs w:val="18"/>
              </w:rPr>
              <w:t>(</w:t>
            </w:r>
            <w:proofErr w:type="gramStart"/>
            <w:r w:rsidRPr="00990A2D">
              <w:rPr>
                <w:rFonts w:ascii="Verdana" w:hAnsi="Verdana" w:cs="Tahoma"/>
                <w:sz w:val="18"/>
                <w:szCs w:val="18"/>
              </w:rPr>
              <w:t>obligatoire</w:t>
            </w:r>
            <w:proofErr w:type="gramEnd"/>
            <w:r w:rsidRPr="00990A2D">
              <w:rPr>
                <w:rFonts w:ascii="Verdana" w:hAnsi="Verdana" w:cs="Tahoma"/>
                <w:sz w:val="18"/>
                <w:szCs w:val="18"/>
              </w:rPr>
              <w:t>)</w:t>
            </w:r>
          </w:p>
        </w:tc>
      </w:tr>
      <w:tr w:rsidR="00441112" w:rsidRPr="00990A2D" w14:paraId="5716D955" w14:textId="77777777" w:rsidTr="00441112">
        <w:tc>
          <w:tcPr>
            <w:tcW w:w="1555" w:type="dxa"/>
          </w:tcPr>
          <w:p w14:paraId="33DD7DD8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1FAA5E4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77BADF5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45F47EA" w14:textId="77777777" w:rsidTr="00441112">
        <w:tc>
          <w:tcPr>
            <w:tcW w:w="1555" w:type="dxa"/>
          </w:tcPr>
          <w:p w14:paraId="229C6BB8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473F85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200B163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AA73889" w14:textId="77777777" w:rsidTr="00441112">
        <w:tc>
          <w:tcPr>
            <w:tcW w:w="1555" w:type="dxa"/>
          </w:tcPr>
          <w:p w14:paraId="72F3945A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3FBA66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482B92B0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7C52A444" w14:textId="77777777" w:rsidTr="00441112">
        <w:tc>
          <w:tcPr>
            <w:tcW w:w="1555" w:type="dxa"/>
          </w:tcPr>
          <w:p w14:paraId="0C30CE5E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AB30813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14983D1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0BA36BF9" w14:textId="77777777" w:rsidTr="00441112">
        <w:tc>
          <w:tcPr>
            <w:tcW w:w="1555" w:type="dxa"/>
          </w:tcPr>
          <w:p w14:paraId="46DA64F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CD33A4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2E6FA1EA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05CD4C0" w14:textId="77777777" w:rsidTr="00441112">
        <w:tc>
          <w:tcPr>
            <w:tcW w:w="1555" w:type="dxa"/>
          </w:tcPr>
          <w:p w14:paraId="1771DA65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2C005FE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BB2AB28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7553EC50" w14:textId="77777777" w:rsidTr="00441112">
        <w:tc>
          <w:tcPr>
            <w:tcW w:w="1555" w:type="dxa"/>
          </w:tcPr>
          <w:p w14:paraId="721BFD2D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21CB6CC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29DA873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257EE4A" w14:textId="77777777" w:rsidTr="00441112">
        <w:tc>
          <w:tcPr>
            <w:tcW w:w="1555" w:type="dxa"/>
          </w:tcPr>
          <w:p w14:paraId="2F9D9D2C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327E726F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37F8E43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9DA1E54" w14:textId="77777777" w:rsidTr="00441112">
        <w:tc>
          <w:tcPr>
            <w:tcW w:w="1555" w:type="dxa"/>
          </w:tcPr>
          <w:p w14:paraId="625D84B1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50D3D65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37F9165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6203D10" w14:textId="77777777" w:rsidTr="00441112">
        <w:tc>
          <w:tcPr>
            <w:tcW w:w="1555" w:type="dxa"/>
          </w:tcPr>
          <w:p w14:paraId="6FCA74D9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44AE2E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47EF65C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71DB4986" w14:textId="77777777" w:rsidTr="00441112">
        <w:tc>
          <w:tcPr>
            <w:tcW w:w="1555" w:type="dxa"/>
          </w:tcPr>
          <w:p w14:paraId="5DD36A60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501867B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3690F38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BF4455B" w14:textId="77777777" w:rsidTr="00441112">
        <w:tc>
          <w:tcPr>
            <w:tcW w:w="1555" w:type="dxa"/>
          </w:tcPr>
          <w:p w14:paraId="04A07E7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A7EB53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9FA8CB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1092678C" w14:textId="77777777" w:rsidTr="00441112">
        <w:tc>
          <w:tcPr>
            <w:tcW w:w="1555" w:type="dxa"/>
          </w:tcPr>
          <w:p w14:paraId="7B888806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427690E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59A10039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69DC4EF2" w14:textId="77777777" w:rsidTr="00441112">
        <w:tc>
          <w:tcPr>
            <w:tcW w:w="1555" w:type="dxa"/>
          </w:tcPr>
          <w:p w14:paraId="5B9B1B5B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7AE71A71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EEE5FC2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DAB9769" w14:textId="77777777" w:rsidTr="00441112">
        <w:tc>
          <w:tcPr>
            <w:tcW w:w="1555" w:type="dxa"/>
          </w:tcPr>
          <w:p w14:paraId="43CD7FF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96E5897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3949576C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5E28A368" w14:textId="77777777" w:rsidTr="00441112">
        <w:tc>
          <w:tcPr>
            <w:tcW w:w="1555" w:type="dxa"/>
          </w:tcPr>
          <w:p w14:paraId="4ADC746E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64FE55B4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C2AB9DA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429DD97" w14:textId="77777777" w:rsidTr="00441112">
        <w:tc>
          <w:tcPr>
            <w:tcW w:w="1555" w:type="dxa"/>
          </w:tcPr>
          <w:p w14:paraId="5811A3FF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BB4488A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2E4FBD9C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  <w:tr w:rsidR="00441112" w:rsidRPr="00990A2D" w14:paraId="49B323AC" w14:textId="77777777" w:rsidTr="00441112">
        <w:tc>
          <w:tcPr>
            <w:tcW w:w="1555" w:type="dxa"/>
          </w:tcPr>
          <w:p w14:paraId="1526D47B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9294525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  <w:tc>
          <w:tcPr>
            <w:tcW w:w="5811" w:type="dxa"/>
          </w:tcPr>
          <w:p w14:paraId="0F4E4B80" w14:textId="77777777" w:rsidR="00441112" w:rsidRPr="00990A2D" w:rsidRDefault="00441112" w:rsidP="008E5B9D">
            <w:pPr>
              <w:rPr>
                <w:rFonts w:ascii="Verdana" w:hAnsi="Verdana" w:cs="Tahoma"/>
                <w:sz w:val="21"/>
                <w:szCs w:val="21"/>
              </w:rPr>
            </w:pPr>
          </w:p>
        </w:tc>
      </w:tr>
    </w:tbl>
    <w:p w14:paraId="724ADE21" w14:textId="77777777" w:rsidR="00441112" w:rsidRDefault="00441112" w:rsidP="00441112">
      <w:pPr>
        <w:pStyle w:val="Paragraphedeliste"/>
        <w:ind w:left="360"/>
        <w:rPr>
          <w:rFonts w:ascii="Verdana" w:hAnsi="Verdana" w:cs="Arial"/>
          <w:i/>
          <w:iCs/>
          <w:sz w:val="16"/>
          <w:szCs w:val="16"/>
        </w:rPr>
      </w:pPr>
    </w:p>
    <w:p w14:paraId="52251376" w14:textId="414172AF" w:rsidR="00990A2D" w:rsidRPr="00F10E87" w:rsidRDefault="00990A2D" w:rsidP="00A35AEC">
      <w:pPr>
        <w:pStyle w:val="Paragraphedeliste"/>
        <w:numPr>
          <w:ilvl w:val="0"/>
          <w:numId w:val="1"/>
        </w:numPr>
        <w:rPr>
          <w:rFonts w:ascii="Verdana" w:hAnsi="Verdana" w:cs="Arial"/>
          <w:i/>
          <w:iCs/>
          <w:sz w:val="16"/>
          <w:szCs w:val="16"/>
        </w:rPr>
      </w:pPr>
      <w:r w:rsidRPr="00F10E87">
        <w:rPr>
          <w:rFonts w:ascii="Verdana" w:hAnsi="Verdana" w:cs="Arial"/>
          <w:i/>
          <w:iCs/>
          <w:sz w:val="16"/>
          <w:szCs w:val="16"/>
        </w:rPr>
        <w:t>Renseigner obligatoirement la période couverte par la fiche de</w:t>
      </w:r>
      <w:r w:rsidR="00441112">
        <w:rPr>
          <w:rFonts w:ascii="Verdana" w:hAnsi="Verdana" w:cs="Arial"/>
          <w:i/>
          <w:iCs/>
          <w:sz w:val="16"/>
          <w:szCs w:val="16"/>
        </w:rPr>
        <w:t xml:space="preserve"> suivi des heures inéligibles</w:t>
      </w:r>
      <w:r w:rsidR="00A35AEC" w:rsidRPr="00F10E87">
        <w:rPr>
          <w:rFonts w:ascii="Verdana" w:hAnsi="Verdana" w:cs="Arial"/>
          <w:i/>
          <w:iCs/>
          <w:sz w:val="16"/>
          <w:szCs w:val="16"/>
        </w:rPr>
        <w:t xml:space="preserve">, exemple : du 01/01/2023 au 30/06/2023. </w:t>
      </w:r>
    </w:p>
    <w:p w14:paraId="078183CC" w14:textId="77777777" w:rsidR="00A35AEC" w:rsidRPr="00F10E87" w:rsidRDefault="00A35AEC" w:rsidP="00A35AEC">
      <w:pPr>
        <w:pStyle w:val="Paragraphedeliste"/>
        <w:spacing w:after="0"/>
        <w:ind w:left="360"/>
        <w:rPr>
          <w:rFonts w:ascii="Verdana" w:hAnsi="Verdana" w:cs="Arial"/>
          <w:i/>
          <w:iCs/>
          <w:sz w:val="6"/>
          <w:szCs w:val="6"/>
        </w:rPr>
      </w:pPr>
    </w:p>
    <w:p w14:paraId="33CD550B" w14:textId="61EB8D42" w:rsidR="00F10E87" w:rsidRPr="00441112" w:rsidRDefault="00441112" w:rsidP="00441112">
      <w:pPr>
        <w:pStyle w:val="Paragraphedeliste"/>
        <w:numPr>
          <w:ilvl w:val="0"/>
          <w:numId w:val="1"/>
        </w:numPr>
        <w:rPr>
          <w:rFonts w:ascii="Verdana" w:hAnsi="Verdana" w:cs="Arial"/>
          <w:i/>
          <w:iCs/>
          <w:sz w:val="16"/>
          <w:szCs w:val="16"/>
        </w:rPr>
      </w:pPr>
      <w:r>
        <w:rPr>
          <w:rFonts w:ascii="Verdana" w:hAnsi="Verdana" w:cs="Arial"/>
          <w:i/>
          <w:iCs/>
          <w:sz w:val="16"/>
          <w:szCs w:val="16"/>
        </w:rPr>
        <w:t xml:space="preserve">Exemple : congés parentalité, congés exceptionnels, absence pour maladie etc. Pour rappel, les congés annuels et les RTT ne constituent pas des heures inéligibles pour les personnes qui consacrent un temps fixe à la réalisation de l’opération sur la période considérée. Si sur la période de la demande de paiement, aucune heure inéligible n’est à déclarer, merci de l’indiquer. </w:t>
      </w:r>
    </w:p>
    <w:p w14:paraId="16FC1E6C" w14:textId="6127C09E" w:rsidR="00441112" w:rsidRDefault="00441112" w:rsidP="00F10E87">
      <w:pPr>
        <w:pStyle w:val="Paragraphedeliste"/>
        <w:rPr>
          <w:rFonts w:ascii="Verdana" w:hAnsi="Verdana" w:cs="Arial"/>
          <w:sz w:val="16"/>
          <w:szCs w:val="16"/>
        </w:rPr>
      </w:pPr>
    </w:p>
    <w:p w14:paraId="1BE5B51C" w14:textId="06D98117" w:rsidR="00441112" w:rsidRDefault="00441112" w:rsidP="00F10E87">
      <w:pPr>
        <w:pStyle w:val="Paragraphedeliste"/>
        <w:rPr>
          <w:rFonts w:ascii="Verdana" w:hAnsi="Verdana" w:cs="Arial"/>
          <w:sz w:val="16"/>
          <w:szCs w:val="16"/>
        </w:rPr>
      </w:pPr>
    </w:p>
    <w:p w14:paraId="5A60D89B" w14:textId="50629151" w:rsidR="00441112" w:rsidRDefault="00441112" w:rsidP="00A35AEC">
      <w:pPr>
        <w:pStyle w:val="Paragraphedeliste"/>
        <w:rPr>
          <w:rFonts w:ascii="Verdana" w:hAnsi="Verdana" w:cs="Arial"/>
          <w:sz w:val="8"/>
          <w:szCs w:val="8"/>
        </w:rPr>
      </w:pPr>
    </w:p>
    <w:p w14:paraId="147B467C" w14:textId="77777777" w:rsidR="00441112" w:rsidRPr="00441112" w:rsidRDefault="00441112" w:rsidP="00A35AEC">
      <w:pPr>
        <w:pStyle w:val="Paragraphedeliste"/>
        <w:rPr>
          <w:rFonts w:ascii="Verdana" w:hAnsi="Verdana" w:cs="Arial"/>
          <w:sz w:val="8"/>
          <w:szCs w:val="8"/>
        </w:rPr>
      </w:pPr>
    </w:p>
    <w:tbl>
      <w:tblPr>
        <w:tblStyle w:val="Grilledutableau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2"/>
        <w:gridCol w:w="5353"/>
      </w:tblGrid>
      <w:tr w:rsidR="00A35AEC" w14:paraId="7DE3B074" w14:textId="77777777" w:rsidTr="000325E9">
        <w:trPr>
          <w:trHeight w:val="2125"/>
        </w:trPr>
        <w:tc>
          <w:tcPr>
            <w:tcW w:w="5392" w:type="dxa"/>
          </w:tcPr>
          <w:p w14:paraId="1EE3D4E9" w14:textId="590EC29B" w:rsidR="00A35AEC" w:rsidRPr="00F10E87" w:rsidRDefault="00A35AEC" w:rsidP="00F10E87">
            <w:pPr>
              <w:pStyle w:val="Paragraphedeliste"/>
              <w:ind w:left="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10E87">
              <w:rPr>
                <w:rFonts w:ascii="Verdana" w:hAnsi="Verdana" w:cs="Arial"/>
                <w:b/>
                <w:bCs/>
                <w:sz w:val="18"/>
                <w:szCs w:val="18"/>
              </w:rPr>
              <w:t>Visa de l’agent</w:t>
            </w:r>
            <w:r w:rsidR="000325E9" w:rsidRPr="000325E9">
              <w:rPr>
                <w:rFonts w:ascii="Verdana" w:hAnsi="Verdana" w:cs="Arial"/>
                <w:sz w:val="16"/>
                <w:szCs w:val="16"/>
              </w:rPr>
              <w:t>*</w:t>
            </w:r>
            <w:r w:rsidR="00F10E87" w:rsidRPr="000325E9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F10E87" w:rsidRPr="00F10E87">
              <w:rPr>
                <w:rFonts w:ascii="Verdana" w:hAnsi="Verdana" w:cs="Arial"/>
                <w:sz w:val="16"/>
                <w:szCs w:val="16"/>
              </w:rPr>
              <w:t>(obligatoire)</w:t>
            </w:r>
          </w:p>
          <w:p w14:paraId="0C82920A" w14:textId="77777777" w:rsidR="00F10E87" w:rsidRDefault="00A35AEC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Je soussigné(e) atteste </w:t>
            </w:r>
            <w:r w:rsidR="00F10E87" w:rsidRPr="00F10E87">
              <w:rPr>
                <w:rFonts w:ascii="Verdana" w:hAnsi="Verdana" w:cs="Arial"/>
                <w:sz w:val="16"/>
                <w:szCs w:val="16"/>
              </w:rPr>
              <w:t>de l’exactitude des informations ci-dessous</w:t>
            </w:r>
          </w:p>
          <w:p w14:paraId="3B233385" w14:textId="08293F6F" w:rsidR="00A35AEC" w:rsidRPr="00F10E87" w:rsidRDefault="00F10E87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37B92EFC" w14:textId="015EE972" w:rsidR="00F10E87" w:rsidRPr="00F10E87" w:rsidRDefault="00F10E87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Fait à                            </w:t>
            </w:r>
            <w:proofErr w:type="gramStart"/>
            <w:r w:rsidRPr="00F10E87">
              <w:rPr>
                <w:rFonts w:ascii="Verdana" w:hAnsi="Verdana" w:cs="Arial"/>
                <w:sz w:val="16"/>
                <w:szCs w:val="16"/>
              </w:rPr>
              <w:t xml:space="preserve">  ,</w:t>
            </w:r>
            <w:proofErr w:type="gramEnd"/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0E87">
              <w:rPr>
                <w:rFonts w:ascii="Verdana" w:hAnsi="Verdana" w:cs="Arial"/>
                <w:sz w:val="16"/>
                <w:szCs w:val="16"/>
              </w:rPr>
              <w:t xml:space="preserve">le </w:t>
            </w:r>
          </w:p>
          <w:p w14:paraId="4B0B036F" w14:textId="77777777" w:rsidR="00F10E87" w:rsidRDefault="00F10E87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11009B35" w14:textId="77777777" w:rsidR="00F10E87" w:rsidRDefault="00F10E87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>Signature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718A6E61" w14:textId="361DF861" w:rsidR="000325E9" w:rsidRDefault="000325E9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36CE82CC" w14:textId="2B7C929E" w:rsidR="000325E9" w:rsidRDefault="000325E9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69A27D08" w14:textId="77777777" w:rsidR="000325E9" w:rsidRDefault="000325E9" w:rsidP="00A35AEC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735F3D63" w14:textId="31A56A6F" w:rsidR="000325E9" w:rsidRPr="000325E9" w:rsidRDefault="000325E9" w:rsidP="000325E9">
            <w:pPr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 w:rsidRPr="000325E9">
              <w:rPr>
                <w:rFonts w:ascii="Verdana" w:hAnsi="Verdana" w:cs="Arial"/>
                <w:i/>
                <w:iCs/>
                <w:sz w:val="16"/>
                <w:szCs w:val="16"/>
              </w:rPr>
              <w:t>*Un visa par page présenté</w:t>
            </w:r>
          </w:p>
        </w:tc>
        <w:tc>
          <w:tcPr>
            <w:tcW w:w="5353" w:type="dxa"/>
          </w:tcPr>
          <w:p w14:paraId="21A79FFD" w14:textId="264C9A70" w:rsidR="00A35AEC" w:rsidRPr="00F10E87" w:rsidRDefault="00A35AEC" w:rsidP="00F10E87">
            <w:pPr>
              <w:pStyle w:val="Paragraphedeliste"/>
              <w:ind w:left="0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F10E87">
              <w:rPr>
                <w:rFonts w:ascii="Verdana" w:hAnsi="Verdana" w:cs="Arial"/>
                <w:b/>
                <w:bCs/>
                <w:sz w:val="18"/>
                <w:szCs w:val="18"/>
              </w:rPr>
              <w:t>Visa du responsable hiérarchique</w:t>
            </w:r>
            <w:r w:rsidR="000325E9" w:rsidRPr="000325E9">
              <w:rPr>
                <w:rFonts w:ascii="Verdana" w:hAnsi="Verdana" w:cs="Arial"/>
                <w:sz w:val="16"/>
                <w:szCs w:val="16"/>
              </w:rPr>
              <w:t>*</w:t>
            </w:r>
            <w:r w:rsidR="00F10E87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</w:t>
            </w:r>
            <w:r w:rsidR="00F10E87" w:rsidRPr="00F10E87">
              <w:rPr>
                <w:rFonts w:ascii="Verdana" w:hAnsi="Verdana" w:cs="Arial"/>
                <w:sz w:val="16"/>
                <w:szCs w:val="16"/>
              </w:rPr>
              <w:t>(obligatoire)</w:t>
            </w:r>
          </w:p>
          <w:p w14:paraId="4BDDF06B" w14:textId="77777777" w:rsidR="00F10E87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>Je soussigné(e) atteste de l’exactitude des informations ci-dessous</w:t>
            </w:r>
          </w:p>
          <w:p w14:paraId="1C5D1EDA" w14:textId="77777777" w:rsidR="00F10E87" w:rsidRPr="00F10E87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3B754CD7" w14:textId="5E1DAB48" w:rsidR="00F10E87" w:rsidRPr="00F10E87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 xml:space="preserve">Fait à                            </w:t>
            </w:r>
            <w:proofErr w:type="gramStart"/>
            <w:r w:rsidRPr="00F10E87">
              <w:rPr>
                <w:rFonts w:ascii="Verdana" w:hAnsi="Verdana" w:cs="Arial"/>
                <w:sz w:val="16"/>
                <w:szCs w:val="16"/>
              </w:rPr>
              <w:t xml:space="preserve">  ,</w:t>
            </w:r>
            <w:proofErr w:type="gramEnd"/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10E87">
              <w:rPr>
                <w:rFonts w:ascii="Verdana" w:hAnsi="Verdana" w:cs="Arial"/>
                <w:sz w:val="16"/>
                <w:szCs w:val="16"/>
              </w:rPr>
              <w:t xml:space="preserve">le </w:t>
            </w:r>
          </w:p>
          <w:p w14:paraId="1E119E10" w14:textId="77777777" w:rsidR="00F10E87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3343AECE" w14:textId="77777777" w:rsidR="00A35AEC" w:rsidRDefault="00F10E87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  <w:r w:rsidRPr="00F10E87">
              <w:rPr>
                <w:rFonts w:ascii="Verdana" w:hAnsi="Verdana" w:cs="Arial"/>
                <w:sz w:val="16"/>
                <w:szCs w:val="16"/>
              </w:rPr>
              <w:t>Signature</w:t>
            </w:r>
          </w:p>
          <w:p w14:paraId="01511042" w14:textId="77777777" w:rsidR="000325E9" w:rsidRDefault="000325E9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  <w:p w14:paraId="27C2F953" w14:textId="4695F126" w:rsidR="000325E9" w:rsidRDefault="000325E9" w:rsidP="00F10E87">
            <w:pPr>
              <w:pStyle w:val="Paragraphedeliste"/>
              <w:ind w:left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496BC5B2" w14:textId="77777777" w:rsidR="00A35AEC" w:rsidRPr="00990A2D" w:rsidRDefault="00A35AEC" w:rsidP="000325E9">
      <w:pPr>
        <w:rPr>
          <w:rFonts w:ascii="Verdana" w:hAnsi="Verdana" w:cs="Arial"/>
          <w:sz w:val="21"/>
          <w:szCs w:val="21"/>
        </w:rPr>
      </w:pPr>
    </w:p>
    <w:sectPr w:rsidR="00A35AEC" w:rsidRPr="00990A2D" w:rsidSect="00F10E87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CAE12" w14:textId="77777777" w:rsidR="00990A2D" w:rsidRDefault="00990A2D" w:rsidP="00990A2D">
      <w:pPr>
        <w:spacing w:after="0" w:line="240" w:lineRule="auto"/>
      </w:pPr>
      <w:r>
        <w:separator/>
      </w:r>
    </w:p>
  </w:endnote>
  <w:endnote w:type="continuationSeparator" w:id="0">
    <w:p w14:paraId="3E98A038" w14:textId="77777777" w:rsidR="00990A2D" w:rsidRDefault="00990A2D" w:rsidP="00990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BB0A6" w14:textId="77777777" w:rsidR="00990A2D" w:rsidRDefault="00990A2D" w:rsidP="00990A2D">
      <w:pPr>
        <w:spacing w:after="0" w:line="240" w:lineRule="auto"/>
      </w:pPr>
      <w:r>
        <w:separator/>
      </w:r>
    </w:p>
  </w:footnote>
  <w:footnote w:type="continuationSeparator" w:id="0">
    <w:p w14:paraId="3B7FC69A" w14:textId="77777777" w:rsidR="00990A2D" w:rsidRDefault="00990A2D" w:rsidP="00990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52026"/>
    <w:multiLevelType w:val="hybridMultilevel"/>
    <w:tmpl w:val="F36630D4"/>
    <w:lvl w:ilvl="0" w:tplc="E482ED9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4E26E5"/>
    <w:multiLevelType w:val="hybridMultilevel"/>
    <w:tmpl w:val="BD96A440"/>
    <w:lvl w:ilvl="0" w:tplc="82E86B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62B"/>
    <w:rsid w:val="000325E9"/>
    <w:rsid w:val="002A448F"/>
    <w:rsid w:val="00441112"/>
    <w:rsid w:val="0056462B"/>
    <w:rsid w:val="008E5B9D"/>
    <w:rsid w:val="00955816"/>
    <w:rsid w:val="00990A2D"/>
    <w:rsid w:val="009C143B"/>
    <w:rsid w:val="00A35AEC"/>
    <w:rsid w:val="00DD55B8"/>
    <w:rsid w:val="00E9773E"/>
    <w:rsid w:val="00F07196"/>
    <w:rsid w:val="00F1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7EDC1"/>
  <w15:chartTrackingRefBased/>
  <w15:docId w15:val="{458AF02B-DA0C-4DE3-8D48-D27CFF22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64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90A2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90A2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90A2D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990A2D"/>
    <w:pPr>
      <w:ind w:left="720"/>
      <w:contextualSpacing/>
    </w:pPr>
  </w:style>
  <w:style w:type="paragraph" w:customStyle="1" w:styleId="Default">
    <w:name w:val="Default"/>
    <w:rsid w:val="00A35AE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1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0E87"/>
  </w:style>
  <w:style w:type="paragraph" w:styleId="Pieddepage">
    <w:name w:val="footer"/>
    <w:basedOn w:val="Normal"/>
    <w:link w:val="PieddepageCar"/>
    <w:uiPriority w:val="99"/>
    <w:unhideWhenUsed/>
    <w:rsid w:val="00F10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0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A0A57-EF51-4F08-8B8A-313D6D6B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Occitanie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FAUGERE Lea</dc:creator>
  <cp:keywords/>
  <dc:description/>
  <cp:lastModifiedBy>FAUGERE Lea</cp:lastModifiedBy>
  <cp:revision>6</cp:revision>
  <dcterms:created xsi:type="dcterms:W3CDTF">2023-04-26T13:36:00Z</dcterms:created>
  <dcterms:modified xsi:type="dcterms:W3CDTF">2023-05-02T12:40:00Z</dcterms:modified>
</cp:coreProperties>
</file>